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C8C" w:rsidRDefault="00CA7C8C" w:rsidP="00CA7C8C">
      <w:pPr>
        <w:widowControl w:val="0"/>
        <w:spacing w:after="160"/>
        <w:ind w:firstLine="567"/>
        <w:jc w:val="center"/>
        <w:rPr>
          <w:rFonts w:ascii="GHEA Grapalat" w:hAnsi="GHEA Grapalat"/>
          <w:i/>
          <w:lang w:val="hy-AM"/>
        </w:rPr>
      </w:pPr>
    </w:p>
    <w:p w:rsidR="00CA7C8C" w:rsidRDefault="00CA7C8C" w:rsidP="00CA7C8C">
      <w:pPr>
        <w:widowControl w:val="0"/>
        <w:spacing w:after="160"/>
        <w:ind w:firstLine="567"/>
        <w:jc w:val="center"/>
        <w:rPr>
          <w:rFonts w:ascii="GHEA Grapalat" w:hAnsi="GHEA Grapalat"/>
          <w:i/>
          <w:lang w:val="hy-AM"/>
        </w:rPr>
      </w:pP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ЗАЯВЛЕНИЕ</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О ЗАПРОСЕ О РЕЙТИНГЕ</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Настоящий текст заявления утвержден оценочной комиссией на 2023 год.</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Решением №1 от 7 апреля</w:t>
      </w:r>
    </w:p>
    <w:p w:rsidR="00170C97" w:rsidRPr="00170C97" w:rsidRDefault="00170C97" w:rsidP="00170C97">
      <w:pPr>
        <w:widowControl w:val="0"/>
        <w:spacing w:after="160"/>
        <w:jc w:val="center"/>
        <w:rPr>
          <w:rFonts w:ascii="GHEA Grapalat" w:hAnsi="GHEA Grapalat"/>
          <w:b/>
          <w:i/>
        </w:rPr>
      </w:pPr>
      <w:bookmarkStart w:id="0" w:name="_GoBack"/>
      <w:bookmarkEnd w:id="0"/>
      <w:r w:rsidRPr="00170C97">
        <w:rPr>
          <w:rFonts w:ascii="GHEA Grapalat" w:hAnsi="GHEA Grapalat"/>
          <w:b/>
          <w:i/>
        </w:rPr>
        <w:t>Код процедуры: «КТС-ГХАПЗБ-23/17»</w:t>
      </w:r>
    </w:p>
    <w:p w:rsidR="00170C97" w:rsidRPr="00170C97" w:rsidRDefault="00170C97" w:rsidP="00170C97">
      <w:pPr>
        <w:widowControl w:val="0"/>
        <w:spacing w:after="160"/>
        <w:jc w:val="center"/>
        <w:rPr>
          <w:rFonts w:ascii="GHEA Grapalat" w:hAnsi="GHEA Grapalat"/>
          <w:b/>
          <w:i/>
        </w:rPr>
      </w:pP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Заказчик, учреждение «Коммунальное хозяйство, вывоз мусора и уборка» муниципалитета Раздан, расположенное в городе Раздан, площадь Конституции 1, административное здание, объявляет запрос котировок, который проводится в один этап.</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По итогам данной процедуры выбранному участнику будет предложено заключить в установленном порядке договор поставки «Автозапчастей» (далее – договор).</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Для получения приглашения на процедуру в бумажном виде необходимо обратиться к клиенту до 9:30 часов 7-го дня с момента публикации данного объявления. При этом для получения приглашения в бумажном виде 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170C97">
        <w:rPr>
          <w:rFonts w:ascii="Cambria Math" w:hAnsi="Cambria Math" w:cs="Cambria Math"/>
          <w:b/>
          <w:i/>
        </w:rPr>
        <w:t>​​</w:t>
      </w:r>
      <w:r w:rsidRPr="00170C97">
        <w:rPr>
          <w:rFonts w:ascii="GHEA Grapalat" w:hAnsi="GHEA Grapalat" w:cs="GHEA Grapalat"/>
          <w:b/>
          <w:i/>
        </w:rPr>
        <w:t>получения</w:t>
      </w:r>
      <w:r w:rsidRPr="00170C97">
        <w:rPr>
          <w:rFonts w:ascii="GHEA Grapalat" w:hAnsi="GHEA Grapalat"/>
          <w:b/>
          <w:i/>
        </w:rPr>
        <w:t xml:space="preserve"> </w:t>
      </w:r>
      <w:r w:rsidRPr="00170C97">
        <w:rPr>
          <w:rFonts w:ascii="GHEA Grapalat" w:hAnsi="GHEA Grapalat" w:cs="GHEA Grapalat"/>
          <w:b/>
          <w:i/>
        </w:rPr>
        <w:t>заявки</w:t>
      </w:r>
      <w:r w:rsidRPr="00170C97">
        <w:rPr>
          <w:rFonts w:ascii="GHEA Grapalat" w:hAnsi="GHEA Grapalat"/>
          <w:b/>
          <w:i/>
        </w:rPr>
        <w:t>.</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Неполучение приглашения не ограничивает права участника на участие в данной процедуре.</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Заявки на участие в данной процедуре необходимо подавать по адресу c. Раздан, площадь Конституции 1, помещение 20 административного здания, в документальной форме до 9 часов 30 минут 7 числа со дня опубликования настоящего объявления.</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lastRenderedPageBreak/>
        <w:t>Помимо армянского, заявки также можно подавать на английском или русском языках.</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Заявки будут открыты в общине Раздан, с. Раздан, площадь Конституции 1, помещение 20 административного здания, 14 апреля 2023 года в 9:30.</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Жалобы относительно этой процедуры следует подавать лицу, которое 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Для получения дополнительной информации об этом объявлении, пожалуйста, обращайтесь:</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Секретарь оценочной комиссии Кристине Багдасаряни</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 xml:space="preserve">                                                 Телефон: 060-70-40-21</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 xml:space="preserve">                                                  Электронная почта: baghdasaryan_1978@mail.ru</w:t>
      </w:r>
    </w:p>
    <w:p w:rsidR="00170C97" w:rsidRPr="00170C97" w:rsidRDefault="00170C97" w:rsidP="00170C97">
      <w:pPr>
        <w:widowControl w:val="0"/>
        <w:spacing w:after="160"/>
        <w:jc w:val="center"/>
        <w:rPr>
          <w:rFonts w:ascii="GHEA Grapalat" w:hAnsi="GHEA Grapalat"/>
          <w:b/>
          <w:i/>
        </w:rPr>
      </w:pPr>
      <w:r w:rsidRPr="00170C97">
        <w:rPr>
          <w:rFonts w:ascii="GHEA Grapalat" w:hAnsi="GHEA Grapalat"/>
          <w:b/>
          <w:i/>
        </w:rPr>
        <w:t xml:space="preserve">                                    </w:t>
      </w:r>
    </w:p>
    <w:p w:rsidR="00170C97" w:rsidRPr="00170C97" w:rsidRDefault="00170C97" w:rsidP="00170C97">
      <w:pPr>
        <w:widowControl w:val="0"/>
        <w:spacing w:after="160"/>
        <w:jc w:val="center"/>
        <w:rPr>
          <w:rFonts w:ascii="GHEA Grapalat" w:hAnsi="GHEA Grapalat"/>
          <w:b/>
          <w:i/>
        </w:rPr>
      </w:pPr>
    </w:p>
    <w:p w:rsidR="00170C97" w:rsidRPr="00170C97" w:rsidRDefault="00170C97" w:rsidP="00170C97">
      <w:pPr>
        <w:widowControl w:val="0"/>
        <w:spacing w:after="160"/>
        <w:jc w:val="center"/>
        <w:rPr>
          <w:rFonts w:ascii="GHEA Grapalat" w:hAnsi="GHEA Grapalat"/>
          <w:b/>
          <w:i/>
        </w:rPr>
      </w:pPr>
    </w:p>
    <w:p w:rsidR="00170C97" w:rsidRPr="00170C97" w:rsidRDefault="00170C97" w:rsidP="00170C97">
      <w:pPr>
        <w:widowControl w:val="0"/>
        <w:spacing w:after="160"/>
        <w:jc w:val="center"/>
        <w:rPr>
          <w:rFonts w:ascii="GHEA Grapalat" w:hAnsi="GHEA Grapalat"/>
          <w:b/>
          <w:i/>
        </w:rPr>
      </w:pPr>
    </w:p>
    <w:p w:rsidR="00CA7C8C" w:rsidRPr="003A1405" w:rsidRDefault="00170C97" w:rsidP="00170C97">
      <w:pPr>
        <w:widowControl w:val="0"/>
        <w:spacing w:after="160"/>
        <w:jc w:val="center"/>
        <w:rPr>
          <w:rFonts w:ascii="GHEA Grapalat" w:hAnsi="GHEA Grapalat"/>
          <w:b/>
          <w:i/>
        </w:rPr>
      </w:pPr>
      <w:r w:rsidRPr="00170C97">
        <w:rPr>
          <w:rFonts w:ascii="GHEA Grapalat" w:hAnsi="GHEA Grapalat"/>
          <w:b/>
          <w:i/>
        </w:rPr>
        <w:t>Заказчик: Учреждение «Коммунальное хозяйство, вывоз и уборка мусора»</w:t>
      </w:r>
      <w:r w:rsidR="00CA7C8C" w:rsidRPr="003A1405">
        <w:rPr>
          <w:rFonts w:ascii="GHEA Grapalat" w:hAnsi="GHEA Grapalat"/>
          <w:b/>
          <w:i/>
        </w:rPr>
        <w:t>ОБЪЯВЛЕНИЕ Подтверждено</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С кодом «КТС-ГХАПЗБ-23/17».</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  Комитета по оценке запросов котировок</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2023 Решением №1 от 30 марта</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ФОНД "МУНИЦИПАЛЬНОЕ ХОЗЯЙСТВО, УДАЛЕНИЕ ОТХОДОВ И САНИТАРИЯ" ОБЩИНЫ ХАЗДАН КОТАЙКСКОГО РАЙОНА РА</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ПРИГЛАШЕНИЕ</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ЗАЯВКА НА ОЦЕНКУ НА ЗАКУПКУ АВТОЗАПЧАСТЕЙ ДЛЯ НУЖД ФОНДА «КОММУНАЛЬНОЕ ОБСЛУЖИВАНИЕ, УДАЛЕНИЕ ОТХОДОВ И САНИТАРИЯ» ОБЩИНЫ ХАЗДАН КОТАЙКСКОГО РАЙОНА РА</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МАСЛО</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О ЗАПРОСЕ О РЕЙТИНГЕ</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Настоящий текст заявления утвержден оценочной комиссией на 2023 год.</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решением №1 от 30 марта</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Код процедуры: «КТС-ГХАПЗБ-23/17»</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Заказчик, учреждение «Коммунальное хозяйство, вывоз мусора и уборка» муниципалитета Раздан, расположенное в городе Раздан, площадь Конституции 1, административное здание, объявляет запрос котировок, который проводится в один этап.</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По итогам данной процедуры выбранному участнику будет предложено заключить в установленном порядке договор поставки «Автозапчастей» (далее – договор).</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Для того, чтобы получить приглашение на процедуру на бумаге, необходимо обратиться к клиенту до 9:30 15 числа с момента публикации данного объявления. При этом для получения приглашения в бумажном виде 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3A1405">
        <w:rPr>
          <w:rFonts w:ascii="Cambria Math" w:hAnsi="Cambria Math" w:cs="Cambria Math"/>
          <w:b/>
          <w:i/>
        </w:rPr>
        <w:t>​​</w:t>
      </w:r>
      <w:r w:rsidRPr="003A1405">
        <w:rPr>
          <w:rFonts w:ascii="GHEA Grapalat" w:hAnsi="GHEA Grapalat" w:cs="GHEA Grapalat"/>
          <w:b/>
          <w:i/>
        </w:rPr>
        <w:t>получения</w:t>
      </w:r>
      <w:r w:rsidRPr="003A1405">
        <w:rPr>
          <w:rFonts w:ascii="GHEA Grapalat" w:hAnsi="GHEA Grapalat"/>
          <w:b/>
          <w:i/>
        </w:rPr>
        <w:t xml:space="preserve"> </w:t>
      </w:r>
      <w:r w:rsidRPr="003A1405">
        <w:rPr>
          <w:rFonts w:ascii="GHEA Grapalat" w:hAnsi="GHEA Grapalat" w:cs="GHEA Grapalat"/>
          <w:b/>
          <w:i/>
        </w:rPr>
        <w:t>заявки</w:t>
      </w:r>
      <w:r w:rsidRPr="003A1405">
        <w:rPr>
          <w:rFonts w:ascii="GHEA Grapalat" w:hAnsi="GHEA Grapalat"/>
          <w:b/>
          <w:i/>
        </w:rPr>
        <w:t>.</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Неполучение приглашения не ограничивает права участника на участие в данной процедуре.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Заявки на участие в данной процедуре необходимо подавать по адресу c. Раздан, площадь Конституции 1, помещение 20 административного здания, в </w:t>
      </w:r>
      <w:r w:rsidRPr="003A1405">
        <w:rPr>
          <w:rFonts w:ascii="GHEA Grapalat" w:hAnsi="GHEA Grapalat"/>
          <w:b/>
          <w:i/>
        </w:rPr>
        <w:lastRenderedPageBreak/>
        <w:t>документальной форме до 9 часов 30 минут 15 числа со дня опубликования настоящего объявления.</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Помимо армянского, заявки также можно подавать на английском или русском языках.</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Заявки будут открыты в общине Раздан, с. 15 апреля 2023 года в 9:30, по адресу: площадь Конституции, 1, помещение 20 административного здания, г. Раздан.</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Жалобы относительно этой процедуры следует подавать лицу, которое 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Для получения дополнительной информации об этом объявлении, пожалуйста, обращайтесь:</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Секретарь оценочной комиссии Кристине Багдасаряни</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                                                 Телефон: 060-70-40-21</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                                                  Электронная почта: baghdasaryan_1978@mail.ru</w:t>
      </w:r>
    </w:p>
    <w:p w:rsidR="00CA7C8C" w:rsidRPr="00CA7C8C" w:rsidRDefault="00CA7C8C" w:rsidP="00CA7C8C">
      <w:pPr>
        <w:widowControl w:val="0"/>
        <w:spacing w:after="160"/>
        <w:ind w:firstLine="567"/>
        <w:jc w:val="center"/>
        <w:rPr>
          <w:rFonts w:ascii="GHEA Grapalat" w:hAnsi="GHEA Grapalat"/>
          <w:i/>
        </w:rPr>
      </w:pPr>
      <w:r w:rsidRPr="00CA7C8C">
        <w:rPr>
          <w:rFonts w:ascii="GHEA Grapalat" w:hAnsi="GHEA Grapalat"/>
          <w:i/>
        </w:rPr>
        <w:t xml:space="preserve">                                    </w:t>
      </w:r>
    </w:p>
    <w:p w:rsidR="00CA7C8C" w:rsidRPr="00CA7C8C" w:rsidRDefault="00CA7C8C" w:rsidP="00CA7C8C">
      <w:pPr>
        <w:widowControl w:val="0"/>
        <w:spacing w:after="160"/>
        <w:ind w:firstLine="567"/>
        <w:jc w:val="center"/>
        <w:rPr>
          <w:rFonts w:ascii="GHEA Grapalat" w:hAnsi="GHEA Grapalat"/>
          <w:i/>
        </w:rPr>
      </w:pPr>
    </w:p>
    <w:p w:rsidR="00CA7C8C" w:rsidRPr="00CA7C8C" w:rsidRDefault="00CA7C8C" w:rsidP="00CA7C8C">
      <w:pPr>
        <w:widowControl w:val="0"/>
        <w:spacing w:after="160"/>
        <w:ind w:firstLine="567"/>
        <w:jc w:val="center"/>
        <w:rPr>
          <w:rFonts w:ascii="GHEA Grapalat" w:hAnsi="GHEA Grapalat"/>
          <w:i/>
        </w:rPr>
      </w:pPr>
    </w:p>
    <w:p w:rsidR="00CA7C8C" w:rsidRPr="00CA7C8C" w:rsidRDefault="00CA7C8C" w:rsidP="00CA7C8C">
      <w:pPr>
        <w:widowControl w:val="0"/>
        <w:spacing w:after="160"/>
        <w:ind w:firstLine="567"/>
        <w:jc w:val="center"/>
        <w:rPr>
          <w:rFonts w:ascii="GHEA Grapalat" w:hAnsi="GHEA Grapalat"/>
          <w:i/>
        </w:rPr>
      </w:pPr>
    </w:p>
    <w:p w:rsidR="002E0A52" w:rsidRPr="003A1405" w:rsidRDefault="003A1405" w:rsidP="002E0A52">
      <w:pPr>
        <w:widowControl w:val="0"/>
        <w:spacing w:after="160"/>
        <w:jc w:val="center"/>
        <w:rPr>
          <w:rFonts w:ascii="GHEA Grapalat" w:hAnsi="GHEA Grapalat"/>
          <w:b/>
          <w:i/>
        </w:rPr>
      </w:pPr>
      <w:r>
        <w:rPr>
          <w:rFonts w:ascii="GHEA Grapalat" w:hAnsi="GHEA Grapalat"/>
          <w:b/>
          <w:i/>
          <w:lang w:val="hy-AM"/>
        </w:rPr>
        <w:t xml:space="preserve">                                                                                                                </w:t>
      </w:r>
      <w:r w:rsidR="002E0A52" w:rsidRPr="003A1405">
        <w:rPr>
          <w:rFonts w:ascii="GHEA Grapalat" w:hAnsi="GHEA Grapalat"/>
          <w:b/>
          <w:i/>
        </w:rPr>
        <w:t>Одобрено</w:t>
      </w: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 xml:space="preserve">                                                                       </w:t>
      </w:r>
      <w:r w:rsidR="003A1405">
        <w:rPr>
          <w:rFonts w:ascii="GHEA Grapalat" w:hAnsi="GHEA Grapalat"/>
          <w:b/>
          <w:i/>
        </w:rPr>
        <w:t xml:space="preserve">     </w:t>
      </w:r>
      <w:r w:rsidR="003A1405">
        <w:rPr>
          <w:rFonts w:ascii="GHEA Grapalat" w:hAnsi="GHEA Grapalat"/>
          <w:b/>
          <w:i/>
          <w:lang w:val="hy-AM"/>
        </w:rPr>
        <w:t xml:space="preserve">          </w:t>
      </w:r>
      <w:r w:rsidRPr="003A1405">
        <w:rPr>
          <w:rFonts w:ascii="GHEA Grapalat" w:hAnsi="GHEA Grapalat"/>
          <w:b/>
          <w:i/>
        </w:rPr>
        <w:t>С кодом «КТС-ГХАПЗБ-23/17».</w:t>
      </w: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 xml:space="preserve">  </w:t>
      </w:r>
      <w:r w:rsidR="003A1405">
        <w:rPr>
          <w:rFonts w:ascii="GHEA Grapalat" w:hAnsi="GHEA Grapalat"/>
          <w:b/>
          <w:i/>
          <w:lang w:val="hy-AM"/>
        </w:rPr>
        <w:t xml:space="preserve">                                                                    </w:t>
      </w:r>
      <w:r w:rsidRPr="003A1405">
        <w:rPr>
          <w:rFonts w:ascii="GHEA Grapalat" w:hAnsi="GHEA Grapalat"/>
          <w:b/>
          <w:i/>
        </w:rPr>
        <w:t>Комитета по оценке запросов котировок</w:t>
      </w:r>
    </w:p>
    <w:p w:rsidR="002E0A52" w:rsidRPr="002E0A52" w:rsidRDefault="003A1405" w:rsidP="002E0A52">
      <w:pPr>
        <w:widowControl w:val="0"/>
        <w:spacing w:after="160"/>
        <w:jc w:val="center"/>
        <w:rPr>
          <w:rFonts w:ascii="GHEA Grapalat" w:hAnsi="GHEA Grapalat"/>
          <w:i/>
        </w:rPr>
      </w:pPr>
      <w:r>
        <w:rPr>
          <w:rFonts w:ascii="GHEA Grapalat" w:hAnsi="GHEA Grapalat"/>
          <w:b/>
          <w:i/>
          <w:lang w:val="hy-AM"/>
        </w:rPr>
        <w:t xml:space="preserve">                                                      </w:t>
      </w:r>
      <w:r w:rsidR="002E0A52" w:rsidRPr="003A1405">
        <w:rPr>
          <w:rFonts w:ascii="GHEA Grapalat" w:hAnsi="GHEA Grapalat"/>
          <w:b/>
          <w:i/>
        </w:rPr>
        <w:t>2023 Решением №1 от 30 марта</w:t>
      </w:r>
    </w:p>
    <w:p w:rsidR="002E0A52" w:rsidRPr="002E0A52" w:rsidRDefault="002E0A52" w:rsidP="002E0A52">
      <w:pPr>
        <w:widowControl w:val="0"/>
        <w:spacing w:after="160"/>
        <w:jc w:val="center"/>
        <w:rPr>
          <w:rFonts w:ascii="GHEA Grapalat" w:hAnsi="GHEA Grapalat"/>
          <w:i/>
        </w:rPr>
      </w:pPr>
    </w:p>
    <w:p w:rsidR="002E0A52" w:rsidRPr="003A1405" w:rsidRDefault="002E0A52" w:rsidP="002E0A52">
      <w:pPr>
        <w:widowControl w:val="0"/>
        <w:spacing w:after="160"/>
        <w:jc w:val="center"/>
        <w:rPr>
          <w:rFonts w:ascii="GHEA Grapalat" w:hAnsi="GHEA Grapalat"/>
          <w:b/>
          <w:i/>
        </w:rPr>
      </w:pP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ФОНД "МУНИЦИПАЛЬНОЕ ХОЗЯЙСТВО, УДАЛЕНИЕ ОТХОДОВ И САНИТАРИЯ" ОБЩИНЫ ХАЗДАН КОТАЙКСКОГО РАЙОНА РА</w:t>
      </w: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ПРИГЛАШЕНИЕ</w:t>
      </w:r>
    </w:p>
    <w:p w:rsidR="002E0A52" w:rsidRPr="002E0A52" w:rsidRDefault="002E0A52" w:rsidP="002E0A52">
      <w:pPr>
        <w:widowControl w:val="0"/>
        <w:spacing w:after="160"/>
        <w:jc w:val="center"/>
        <w:rPr>
          <w:rFonts w:ascii="GHEA Grapalat" w:hAnsi="GHEA Grapalat"/>
          <w:i/>
        </w:rPr>
      </w:pPr>
    </w:p>
    <w:p w:rsidR="007302C9" w:rsidRPr="007302C9" w:rsidRDefault="002E0A52" w:rsidP="002E0A52">
      <w:pPr>
        <w:widowControl w:val="0"/>
        <w:spacing w:after="160"/>
        <w:jc w:val="center"/>
        <w:rPr>
          <w:rFonts w:ascii="GHEA Grapalat" w:hAnsi="GHEA Grapalat"/>
          <w:b/>
          <w:i/>
          <w:lang w:val="hy-AM"/>
        </w:rPr>
      </w:pPr>
      <w:r w:rsidRPr="007302C9">
        <w:rPr>
          <w:rFonts w:ascii="GHEA Grapalat" w:hAnsi="GHEA Grapalat"/>
          <w:b/>
          <w:i/>
        </w:rPr>
        <w:t xml:space="preserve">ЗАЯВКА НА ОЦЕНКУ НА ЗАКУПКУ АВТОЗАПЧАСТЕЙ ДЛЯ НУЖД ФОНДА «КОММУНАЛЬНОЕ ОБСЛУЖИВАНИЕ, УДАЛЕНИЕ ОТХОДОВ И САНИТАРИЯ» ОБЩИНЫ </w:t>
      </w:r>
      <w:r w:rsidRPr="007302C9">
        <w:rPr>
          <w:rFonts w:ascii="GHEA Grapalat" w:hAnsi="GHEA Grapalat"/>
          <w:b/>
          <w:i/>
        </w:rPr>
        <w:lastRenderedPageBreak/>
        <w:t>ХАЗДАН КОТАЙКСКОГО РАЙОНА РА</w:t>
      </w:r>
    </w:p>
    <w:p w:rsidR="00096865" w:rsidRPr="008842CE" w:rsidRDefault="00096865" w:rsidP="002E0A52">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---BMAPDzB---/---</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600000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нож для грейдера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750000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резина для снегоуборочного ковша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100000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ПГУ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300000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ПГУ для КАМАЗа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26000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Диск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96000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Плита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285000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Зуб для ковша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90000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Зуб для ковша угловой</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400000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Аккумулятор 100АМ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720000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Аккумулятор 190АМ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720000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КАМАЗа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192000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160000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машины ГАЗ</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96000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машиныМАЗ</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150000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давленияN-19</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180000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давленияN-27</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210000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давлениN=32</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rPr>
            </w:pPr>
            <w:r w:rsidRPr="00324E68">
              <w:rPr>
                <w:rFonts w:ascii="GHEA Grapalat" w:hAnsi="GHEA Grapalat"/>
                <w:color w:val="000000"/>
                <w:sz w:val="20"/>
                <w:szCs w:val="20"/>
              </w:rPr>
              <w:t>240000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температуры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масла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lang w:val="hy-AM"/>
              </w:rPr>
            </w:pPr>
            <w:r w:rsidRPr="00324E68">
              <w:rPr>
                <w:rFonts w:ascii="GHEA Grapalat" w:hAnsi="GHEA Grapalat"/>
                <w:color w:val="000000"/>
                <w:sz w:val="20"/>
                <w:szCs w:val="20"/>
                <w:lang w:val="hy-AM"/>
              </w:rPr>
              <w:t>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скорости</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lang w:val="hy-AM"/>
              </w:rPr>
            </w:pPr>
            <w:r w:rsidRPr="00324E68">
              <w:rPr>
                <w:rFonts w:ascii="GHEA Grapalat" w:hAnsi="GHEA Grapalat"/>
                <w:sz w:val="20"/>
                <w:szCs w:val="20"/>
                <w:lang w:val="hy-AM"/>
              </w:rPr>
              <w:t>88000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воды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бензобака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lang w:val="hy-AM"/>
              </w:rPr>
              <w:t>8000</w:t>
            </w:r>
            <w:r w:rsidRPr="00324E68">
              <w:rPr>
                <w:rFonts w:ascii="GHEA Grapalat" w:hAnsi="GHEA Grapalat"/>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Тормозной датчик</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lang w:val="hy-AM"/>
              </w:rPr>
              <w:t>4800</w:t>
            </w:r>
            <w:r w:rsidRPr="00324E68">
              <w:rPr>
                <w:rFonts w:ascii="GHEA Grapalat" w:hAnsi="GHEA Grapalat"/>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Радиатор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1000000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Термостат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28000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Водяной помп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Радиатор печи</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Коробка передач</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2000000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Передняя втулка к/п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Задняя втулка к/п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подшипник для к/п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90000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Гидравлический поршневой стержень1дм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lang w:val="hy-AM"/>
              </w:rPr>
              <w:t>4000</w:t>
            </w:r>
            <w:r w:rsidRPr="00324E68">
              <w:rPr>
                <w:rFonts w:ascii="GHEA Grapalat" w:hAnsi="GHEA Grapalat"/>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Гидравлический пульт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высокого давления1м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150000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Герметик</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Карданный вал</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Эластичный муфт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7000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Промежуточная опора карданного вала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8000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Креставина карданного вала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Редуктор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5</w:t>
            </w:r>
            <w:r w:rsidRPr="00324E68">
              <w:rPr>
                <w:rFonts w:ascii="Arial LatArm" w:hAnsi="Arial LatArm"/>
                <w:color w:val="000000"/>
                <w:sz w:val="20"/>
                <w:szCs w:val="20"/>
                <w:lang w:val="hy-AM"/>
              </w:rPr>
              <w:t>6</w:t>
            </w:r>
            <w:r w:rsidRPr="00324E68">
              <w:rPr>
                <w:rFonts w:ascii="Arial LatArm" w:hAnsi="Arial LatArm"/>
                <w:color w:val="000000"/>
                <w:sz w:val="20"/>
                <w:szCs w:val="20"/>
              </w:rPr>
              <w:t>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Диференциал</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36000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Подшипник для диференциала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31500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Пружина(рессора)</w:t>
            </w:r>
          </w:p>
        </w:tc>
      </w:tr>
      <w:tr w:rsidR="002E0A52" w:rsidRPr="009044F1" w:rsidTr="00A17B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12000</w:t>
            </w:r>
            <w:r w:rsidRPr="00324E68">
              <w:rPr>
                <w:rFonts w:ascii="Arial LatArm" w:hAnsi="Arial LatArm"/>
                <w:color w:val="000000"/>
                <w:sz w:val="20"/>
                <w:szCs w:val="20"/>
              </w:rPr>
              <w:t>0</w:t>
            </w:r>
          </w:p>
        </w:tc>
        <w:tc>
          <w:tcPr>
            <w:tcW w:w="6458" w:type="dxa"/>
            <w:vAlign w:val="bottom"/>
          </w:tcPr>
          <w:p w:rsidR="002E0A52" w:rsidRDefault="002E0A52">
            <w:pPr>
              <w:rPr>
                <w:rFonts w:ascii="Calibri" w:hAnsi="Calibri" w:cs="Calibri"/>
                <w:color w:val="000000"/>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color w:val="000000"/>
                <w:sz w:val="20"/>
                <w:szCs w:val="20"/>
                <w:lang w:val="hy-AM"/>
              </w:rPr>
            </w:pPr>
            <w:r w:rsidRPr="00324E68">
              <w:rPr>
                <w:rFonts w:ascii="Arial LatArm" w:hAnsi="Arial LatArm"/>
                <w:color w:val="000000"/>
                <w:sz w:val="20"/>
                <w:szCs w:val="20"/>
                <w:lang w:val="hy-AM"/>
              </w:rPr>
              <w:t>72000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Пружина(рессора)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color w:val="000000"/>
                <w:sz w:val="20"/>
                <w:szCs w:val="20"/>
                <w:lang w:val="hy-AM"/>
              </w:rPr>
            </w:pPr>
            <w:r w:rsidRPr="00324E68">
              <w:rPr>
                <w:rFonts w:ascii="Arial LatArm" w:hAnsi="Arial LatArm"/>
                <w:color w:val="000000"/>
                <w:sz w:val="20"/>
                <w:szCs w:val="20"/>
                <w:lang w:val="hy-AM"/>
              </w:rPr>
              <w:t>32000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Пружина(рессора)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77000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Креставина рулевого вала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4950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Вакуумный усилитель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56000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Манжета суппорта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20000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Генератор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6000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Диодный мост генератора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3150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Реле генератора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15000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Подшипник генератора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600000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Стартер</w:t>
            </w:r>
          </w:p>
        </w:tc>
      </w:tr>
      <w:tr w:rsidR="002E0A52" w:rsidRPr="009044F1" w:rsidTr="00A17B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2800</w:t>
            </w:r>
            <w:r w:rsidRPr="00324E68">
              <w:rPr>
                <w:rFonts w:ascii="Arial LatArm" w:hAnsi="Arial LatArm"/>
                <w:color w:val="000000"/>
                <w:sz w:val="20"/>
                <w:szCs w:val="20"/>
              </w:rPr>
              <w:t>0</w:t>
            </w:r>
          </w:p>
        </w:tc>
        <w:tc>
          <w:tcPr>
            <w:tcW w:w="6458" w:type="dxa"/>
            <w:vAlign w:val="bottom"/>
          </w:tcPr>
          <w:p w:rsidR="002E0A52" w:rsidRDefault="002E0A52">
            <w:pPr>
              <w:rPr>
                <w:rFonts w:ascii="Calibri" w:hAnsi="Calibri" w:cs="Calibri"/>
                <w:color w:val="000000"/>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Реле стартера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4500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Уголек для стартера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Бендекс</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Муфт для стартера(автомат)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Передние фары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80000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Передний моргатель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Задние фары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Задний моргатель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2200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Тормозные фары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24500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Электрический выключатель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Замок зажигания</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15000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Моток проводов зажигания</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18000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Насадка свечи зажигания</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6000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Счетчик пробега</w:t>
            </w:r>
          </w:p>
        </w:tc>
      </w:tr>
      <w:tr w:rsidR="002E0A52" w:rsidRPr="009044F1" w:rsidTr="00A17B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10000</w:t>
            </w:r>
            <w:r w:rsidRPr="00324E68">
              <w:rPr>
                <w:rFonts w:ascii="Arial LatArm" w:hAnsi="Arial LatArm"/>
                <w:color w:val="000000"/>
                <w:sz w:val="20"/>
                <w:szCs w:val="20"/>
              </w:rPr>
              <w:t>0</w:t>
            </w:r>
          </w:p>
        </w:tc>
        <w:tc>
          <w:tcPr>
            <w:tcW w:w="6458" w:type="dxa"/>
            <w:vAlign w:val="bottom"/>
          </w:tcPr>
          <w:p w:rsidR="002E0A52" w:rsidRDefault="002E0A52">
            <w:pPr>
              <w:rPr>
                <w:rFonts w:ascii="Calibri" w:hAnsi="Calibri" w:cs="Calibri"/>
                <w:color w:val="000000"/>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3200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Трос счетчика пробега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Спидометр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Сигнал</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1500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Мотор для стеклоочистителей</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20800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диафрагма EVRO</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60000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Замок панели5320-8406010-01</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60000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4308-11702420патрубок интеркулераD-75L-165</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w:t>
      </w:r>
      <w:r w:rsidRPr="009044F1">
        <w:rPr>
          <w:rFonts w:ascii="GHEA Grapalat" w:hAnsi="GHEA Grapalat"/>
        </w:rPr>
        <w:lastRenderedPageBreak/>
        <w:t>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w:t>
      </w:r>
      <w:r w:rsidRPr="009044F1">
        <w:rPr>
          <w:rFonts w:ascii="GHEA Grapalat" w:hAnsi="GHEA Grapalat"/>
        </w:rPr>
        <w:lastRenderedPageBreak/>
        <w:t>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w:t>
      </w:r>
      <w:r w:rsidRPr="009044F1">
        <w:rPr>
          <w:rFonts w:ascii="GHEA Grapalat" w:hAnsi="GHEA Grapalat"/>
        </w:rPr>
        <w:lastRenderedPageBreak/>
        <w:t>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w:t>
      </w:r>
      <w:r w:rsidRPr="009044F1">
        <w:rPr>
          <w:rFonts w:ascii="GHEA Grapalat" w:hAnsi="GHEA Grapalat"/>
          <w:sz w:val="24"/>
          <w:szCs w:val="24"/>
        </w:rPr>
        <w:lastRenderedPageBreak/>
        <w:t>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w:t>
      </w:r>
      <w:r w:rsidRPr="009044F1">
        <w:rPr>
          <w:rFonts w:ascii="GHEA Grapalat" w:hAnsi="GHEA Grapalat"/>
          <w:sz w:val="24"/>
          <w:szCs w:val="24"/>
        </w:rPr>
        <w:lastRenderedPageBreak/>
        <w:t xml:space="preserve">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 xml:space="preserve">х </w:t>
      </w:r>
      <w:r w:rsidR="00A33A7B">
        <w:rPr>
          <w:rFonts w:ascii="GHEA Grapalat" w:hAnsi="GHEA Grapalat"/>
          <w:sz w:val="24"/>
          <w:szCs w:val="24"/>
        </w:rPr>
        <w:lastRenderedPageBreak/>
        <w:t>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w:t>
      </w:r>
      <w:r w:rsidRPr="009044F1">
        <w:rPr>
          <w:rFonts w:ascii="GHEA Grapalat" w:hAnsi="GHEA Grapalat"/>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w:t>
      </w:r>
      <w:r w:rsidRPr="009044F1">
        <w:rPr>
          <w:rFonts w:ascii="GHEA Grapalat" w:hAnsi="GHEA Grapalat"/>
          <w:sz w:val="24"/>
          <w:szCs w:val="24"/>
        </w:rPr>
        <w:lastRenderedPageBreak/>
        <w:t>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 xml:space="preserve">Если цена закупки товара меньше цены заключаемого договора, то размер обеспечения квалификации исчисляется в отношении </w:t>
      </w:r>
      <w:r w:rsidR="00382A99" w:rsidRPr="00382A99">
        <w:rPr>
          <w:rFonts w:ascii="GHEA Grapalat" w:hAnsi="GHEA Grapalat"/>
        </w:rPr>
        <w:lastRenderedPageBreak/>
        <w:t>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w:t>
      </w:r>
      <w:r w:rsidR="006D7219" w:rsidRPr="00250377">
        <w:rPr>
          <w:rFonts w:ascii="GHEA Grapalat" w:hAnsi="GHEA Grapalat"/>
        </w:rPr>
        <w:lastRenderedPageBreak/>
        <w:t>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выполнения данных </w:t>
      </w:r>
      <w:r w:rsidRPr="00570BBD">
        <w:rPr>
          <w:rFonts w:ascii="GHEA Grapalat" w:hAnsi="GHEA Grapalat"/>
        </w:rPr>
        <w:lastRenderedPageBreak/>
        <w:t>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w:t>
      </w:r>
      <w:r w:rsidRPr="009044F1">
        <w:rPr>
          <w:rFonts w:ascii="GHEA Grapalat" w:hAnsi="GHEA Grapalat"/>
        </w:rPr>
        <w:lastRenderedPageBreak/>
        <w:t>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lastRenderedPageBreak/>
        <w:t xml:space="preserve">под кодом </w:t>
      </w:r>
      <w:r w:rsidR="006132ED">
        <w:rPr>
          <w:rFonts w:ascii="GHEA Grapalat" w:hAnsi="GHEA Grapalat"/>
          <w:sz w:val="24"/>
          <w:szCs w:val="24"/>
        </w:rPr>
        <w:t>"</w:t>
      </w:r>
      <w:r w:rsidRPr="00374F4A">
        <w:rPr>
          <w:rFonts w:ascii="GHEA Grapalat" w:hAnsi="GHEA Grapalat"/>
          <w:b/>
          <w:sz w:val="24"/>
          <w:szCs w:val="24"/>
        </w:rPr>
        <w:t>---BMAPDzB</w:t>
      </w:r>
      <w:r w:rsidR="00B666FB">
        <w:rPr>
          <w:rStyle w:val="FootnoteReference"/>
          <w:rFonts w:ascii="GHEA Grapalat" w:hAnsi="GHEA Grapalat"/>
          <w:b/>
          <w:sz w:val="24"/>
          <w:szCs w:val="24"/>
        </w:rPr>
        <w:footnoteReference w:customMarkFollows="1" w:id="14"/>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---BMAPDzB---/---</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BMAPDzB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 BMAPDzB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18125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18125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18125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18125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18125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18125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18125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181253"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18125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181253"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18125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18125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w:t>
      </w:r>
      <w:r w:rsidRPr="000306ED">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lastRenderedPageBreak/>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w:t>
      </w:r>
      <w:r w:rsidRPr="000306ED">
        <w:rPr>
          <w:rFonts w:ascii="GHEA Grapalat" w:hAnsi="GHEA Grapalat"/>
        </w:rPr>
        <w:lastRenderedPageBreak/>
        <w:t>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---BMAPDzB---/---</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---BMAPDzB---/---</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lastRenderedPageBreak/>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20"/>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21"/>
        <w:t>*</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FootnoteReference"/>
          <w:rFonts w:ascii="GHEA Grapalat" w:hAnsi="GHEA Grapalat"/>
          <w:i/>
          <w:sz w:val="22"/>
          <w:szCs w:val="22"/>
        </w:rPr>
        <w:footnoteReference w:customMarkFollows="1" w:id="22"/>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FootnoteReference"/>
          <w:rFonts w:ascii="GHEA Grapalat" w:hAnsi="GHEA Grapalat"/>
          <w:b/>
          <w:sz w:val="24"/>
          <w:szCs w:val="24"/>
        </w:rPr>
        <w:footnoteReference w:customMarkFollows="1" w:id="24"/>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FootnoteReference"/>
          <w:rFonts w:ascii="GHEA Grapalat" w:hAnsi="GHEA Grapalat"/>
          <w:i/>
        </w:rPr>
        <w:footnoteReference w:customMarkFollows="1" w:id="25"/>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Репортинг" </w:t>
      </w:r>
      <w:r w:rsidRPr="00B138F3">
        <w:rPr>
          <w:rFonts w:ascii="GHEA Grapalat" w:hAnsi="GHEA Grapalat"/>
        </w:rPr>
        <w:lastRenderedPageBreak/>
        <w:t>(Кредитное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FootnoteReference"/>
          <w:rFonts w:ascii="GHEA Grapalat" w:hAnsi="GHEA Grapalat"/>
          <w:b/>
          <w:sz w:val="24"/>
          <w:szCs w:val="24"/>
        </w:rPr>
        <w:footnoteReference w:customMarkFollows="1" w:id="27"/>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910F01">
        <w:rPr>
          <w:rFonts w:ascii="GHEA Grapalat" w:eastAsiaTheme="minorHAnsi" w:hAnsi="GHEA Grapalat" w:cstheme="minorBidi"/>
        </w:rPr>
        <w:lastRenderedPageBreak/>
        <w:t>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8"/>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w:t>
      </w:r>
      <w:r w:rsidRPr="00B138F3">
        <w:rPr>
          <w:rFonts w:ascii="GHEA Grapalat" w:hAnsi="GHEA Grapalat"/>
        </w:rPr>
        <w:lastRenderedPageBreak/>
        <w:t xml:space="preserve">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w:t>
      </w:r>
      <w:r w:rsidRPr="00B138F3">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3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lastRenderedPageBreak/>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3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рабочего дня, следующего за днем </w:t>
      </w:r>
      <w:r w:rsidR="00371CF8">
        <w:rPr>
          <w:rFonts w:ascii="GHEA Grapalat" w:hAnsi="GHEA Grapalat"/>
        </w:rPr>
        <w:lastRenderedPageBreak/>
        <w:t>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3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w:t>
      </w:r>
      <w:r w:rsidRPr="00B138F3">
        <w:rPr>
          <w:rFonts w:ascii="GHEA Grapalat" w:hAnsi="GHEA Grapalat"/>
        </w:rPr>
        <w:lastRenderedPageBreak/>
        <w:t>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w:t>
      </w:r>
      <w:r w:rsidRPr="00B138F3">
        <w:rPr>
          <w:rFonts w:ascii="GHEA Grapalat" w:hAnsi="GHEA Grapalat"/>
          <w:spacing w:val="-6"/>
        </w:rPr>
        <w:lastRenderedPageBreak/>
        <w:t>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w:t>
      </w:r>
      <w:r w:rsidRPr="00B138F3">
        <w:rPr>
          <w:rFonts w:ascii="GHEA Grapalat" w:hAnsi="GHEA Grapalat"/>
        </w:rPr>
        <w:lastRenderedPageBreak/>
        <w:t>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36"/>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3A1405">
          <w:footerReference w:type="default" r:id="rId13"/>
          <w:footnotePr>
            <w:pos w:val="beneathText"/>
          </w:footnotePr>
          <w:pgSz w:w="11906" w:h="16838" w:code="9"/>
          <w:pgMar w:top="993" w:right="836" w:bottom="1418" w:left="810"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8"/>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9"/>
              <w:t>***</w:t>
            </w:r>
          </w:p>
        </w:tc>
      </w:tr>
      <w:tr w:rsidR="00B138F3" w:rsidRPr="00B138F3" w:rsidTr="00317BD2">
        <w:trPr>
          <w:trHeight w:val="246"/>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134" w:type="dxa"/>
          </w:tcPr>
          <w:p w:rsidR="00071D1C" w:rsidRPr="00B138F3" w:rsidRDefault="00071D1C" w:rsidP="00B46D58">
            <w:pPr>
              <w:widowControl w:val="0"/>
              <w:jc w:val="center"/>
              <w:rPr>
                <w:rFonts w:ascii="GHEA Grapalat" w:hAnsi="GHEA Grapalat"/>
                <w:sz w:val="16"/>
                <w:szCs w:val="16"/>
              </w:rPr>
            </w:pPr>
          </w:p>
        </w:tc>
        <w:tc>
          <w:tcPr>
            <w:tcW w:w="850" w:type="dxa"/>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r w:rsidR="00317BD2" w:rsidRPr="00B138F3" w:rsidTr="00317BD2">
        <w:trPr>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84" w:type="dxa"/>
            <w:gridSpan w:val="2"/>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4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41"/>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253" w:rsidRDefault="00181253">
      <w:r>
        <w:separator/>
      </w:r>
    </w:p>
  </w:endnote>
  <w:endnote w:type="continuationSeparator" w:id="0">
    <w:p w:rsidR="00181253" w:rsidRDefault="0018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70C97">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253" w:rsidRDefault="00181253">
      <w:r>
        <w:separator/>
      </w:r>
    </w:p>
  </w:footnote>
  <w:footnote w:type="continuationSeparator" w:id="0">
    <w:p w:rsidR="00181253" w:rsidRDefault="00181253">
      <w:r>
        <w:continuationSeparator/>
      </w:r>
    </w:p>
  </w:footnote>
  <w:footnote w:id="1">
    <w:p w:rsidR="006D2CDF" w:rsidRPr="00541313" w:rsidRDefault="006D2C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6D2CDF" w:rsidRDefault="006D2C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6D2CDF" w:rsidRPr="00D3436F" w:rsidRDefault="006D2C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6D2CDF" w:rsidRPr="008842CE" w:rsidRDefault="006D2CDF" w:rsidP="001831C4">
      <w:pPr>
        <w:pStyle w:val="FootnoteText"/>
        <w:widowControl w:val="0"/>
        <w:jc w:val="both"/>
        <w:rPr>
          <w:rFonts w:ascii="GHEA Grapalat" w:hAnsi="GHEA Grapalat"/>
          <w:lang w:val="af-ZA"/>
        </w:rPr>
      </w:pPr>
    </w:p>
    <w:p w:rsidR="006D2CDF" w:rsidRPr="008842CE" w:rsidRDefault="006D2CDF" w:rsidP="008842CE">
      <w:pPr>
        <w:pStyle w:val="FootnoteText"/>
        <w:widowControl w:val="0"/>
        <w:jc w:val="both"/>
        <w:rPr>
          <w:rFonts w:ascii="GHEA Grapalat" w:hAnsi="GHEA Grapalat"/>
          <w:lang w:val="af-ZA"/>
        </w:rPr>
      </w:pPr>
    </w:p>
  </w:footnote>
  <w:footnote w:id="2">
    <w:p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CDF" w:rsidRPr="0034222E" w:rsidDel="00932115" w:rsidRDefault="006D2CDF"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rsidR="006D2CDF" w:rsidRPr="00D3436F" w:rsidRDefault="006D2C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FootnoteText"/>
        <w:rPr>
          <w:rFonts w:asciiTheme="minorHAnsi" w:hAnsiTheme="minorHAnsi"/>
        </w:rPr>
      </w:pPr>
    </w:p>
  </w:footnote>
  <w:footnote w:id="6">
    <w:p w:rsidR="006D2CDF" w:rsidRDefault="006D2CDF"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1649C8" w:rsidRDefault="001649C8"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rsidR="00FD55EB" w:rsidRPr="00EE76ED" w:rsidRDefault="00FD55EB"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rsidR="001649C8" w:rsidRPr="002C2499" w:rsidRDefault="001649C8" w:rsidP="00AA4D5E">
      <w:pPr>
        <w:pStyle w:val="FootnoteText"/>
        <w:jc w:val="both"/>
      </w:pPr>
    </w:p>
    <w:p w:rsidR="006D2CDF" w:rsidRPr="000811C1" w:rsidRDefault="006D2CDF">
      <w:pPr>
        <w:pStyle w:val="FootnoteText"/>
        <w:rPr>
          <w:rFonts w:asciiTheme="minorHAnsi" w:hAnsiTheme="minorHAnsi"/>
        </w:rPr>
      </w:pPr>
    </w:p>
  </w:footnote>
  <w:footnote w:id="7">
    <w:p w:rsidR="006D2CDF" w:rsidRPr="00FE2AA4" w:rsidRDefault="006D2C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FootnoteText"/>
        <w:rPr>
          <w:lang w:val="af-ZA"/>
        </w:rPr>
      </w:pPr>
    </w:p>
  </w:footnote>
  <w:footnote w:id="9">
    <w:p w:rsidR="006D2CDF" w:rsidRDefault="006D2CDF" w:rsidP="00636142">
      <w:pPr>
        <w:pStyle w:val="FootnoteText"/>
        <w:jc w:val="both"/>
        <w:rPr>
          <w:rFonts w:ascii="GHEA Grapalat" w:hAnsi="GHEA Grapalat"/>
          <w:i/>
          <w:lang w:val="hy-AM"/>
        </w:rPr>
      </w:pPr>
    </w:p>
    <w:p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FootnoteText"/>
        <w:jc w:val="both"/>
        <w:rPr>
          <w:rFonts w:ascii="GHEA Grapalat" w:hAnsi="GHEA Grapalat"/>
          <w:i/>
        </w:rPr>
      </w:pPr>
    </w:p>
  </w:footnote>
  <w:footnote w:id="10">
    <w:p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FootnoteText"/>
        <w:rPr>
          <w:rFonts w:ascii="Sylfaen" w:hAnsi="Sylfaen"/>
          <w:sz w:val="18"/>
          <w:szCs w:val="18"/>
        </w:rPr>
      </w:pPr>
    </w:p>
  </w:footnote>
  <w:footnote w:id="12">
    <w:p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B666FB" w:rsidRDefault="006D2CDF">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6">
    <w:p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FootnoteText"/>
        <w:rPr>
          <w:lang w:val="es-ES"/>
        </w:rPr>
      </w:pPr>
    </w:p>
  </w:footnote>
  <w:footnote w:id="19">
    <w:p w:rsidR="006D2CDF" w:rsidRPr="00DC0B85" w:rsidRDefault="006D2CDF">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00DC0B85" w:rsidRPr="00DC0B85">
        <w:rPr>
          <w:rFonts w:ascii="GHEA Grapalat" w:hAnsi="GHEA Grapalat"/>
          <w:i/>
        </w:rPr>
        <w:t>.</w:t>
      </w:r>
    </w:p>
    <w:p w:rsidR="00DC0B85" w:rsidRPr="00B138F3" w:rsidRDefault="00DC0B8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rsidR="00DC0B85" w:rsidRPr="00DC0B85" w:rsidRDefault="00DC0B85" w:rsidP="00DC0B85">
      <w:pPr>
        <w:pStyle w:val="FootnoteText"/>
        <w:ind w:right="-286" w:firstLine="567"/>
      </w:pPr>
    </w:p>
  </w:footnote>
  <w:footnote w:id="20">
    <w:p w:rsidR="006D2CDF" w:rsidRPr="00217344" w:rsidRDefault="006D2CD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6D2CDF" w:rsidRPr="00217344" w:rsidRDefault="006D2CDF"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3D2FE2">
      <w:pPr>
        <w:pStyle w:val="FootnoteText"/>
        <w:jc w:val="both"/>
        <w:rPr>
          <w:rFonts w:ascii="GHEA Grapalat" w:hAnsi="GHEA Grapalat"/>
        </w:rPr>
      </w:pPr>
    </w:p>
  </w:footnote>
  <w:footnote w:id="23">
    <w:p w:rsidR="006D2CDF" w:rsidRPr="008842CE" w:rsidRDefault="006D2CDF" w:rsidP="003D2FE2">
      <w:pPr>
        <w:pStyle w:val="FootnoteText"/>
        <w:jc w:val="both"/>
      </w:pPr>
    </w:p>
  </w:footnote>
  <w:footnote w:id="24">
    <w:p w:rsidR="006D2CDF" w:rsidRPr="00217344" w:rsidRDefault="006D2CD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0A214C">
      <w:pPr>
        <w:pStyle w:val="FootnoteText"/>
        <w:jc w:val="both"/>
        <w:rPr>
          <w:rFonts w:ascii="GHEA Grapalat" w:hAnsi="GHEA Grapalat"/>
        </w:rPr>
      </w:pPr>
    </w:p>
  </w:footnote>
  <w:footnote w:id="26">
    <w:p w:rsidR="006D2CDF" w:rsidRPr="008842CE" w:rsidRDefault="006D2CDF" w:rsidP="000A214C">
      <w:pPr>
        <w:pStyle w:val="FootnoteText"/>
        <w:jc w:val="both"/>
      </w:pPr>
    </w:p>
  </w:footnote>
  <w:footnote w:id="27">
    <w:p w:rsidR="006D2CDF" w:rsidRPr="00217344" w:rsidRDefault="006D2CDF"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rsidR="006D2CDF" w:rsidRDefault="006D2CDF"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FootnoteText"/>
        <w:widowControl w:val="0"/>
        <w:jc w:val="both"/>
        <w:rPr>
          <w:lang w:val="hy-AM"/>
        </w:rPr>
      </w:pPr>
    </w:p>
  </w:footnote>
  <w:footnote w:id="30">
    <w:p w:rsidR="006D2CDF" w:rsidRDefault="006D2CD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FootnoteText"/>
        <w:widowControl w:val="0"/>
        <w:jc w:val="both"/>
        <w:rPr>
          <w:rFonts w:ascii="GHEA Grapalat" w:hAnsi="GHEA Grapalat"/>
          <w:i/>
        </w:rPr>
      </w:pPr>
    </w:p>
    <w:p w:rsidR="006D2CDF" w:rsidRDefault="006D2CDF" w:rsidP="005E52ED">
      <w:pPr>
        <w:pStyle w:val="FootnoteText"/>
        <w:widowControl w:val="0"/>
        <w:jc w:val="both"/>
        <w:rPr>
          <w:rFonts w:ascii="GHEA Grapalat" w:hAnsi="GHEA Grapalat"/>
          <w:i/>
        </w:rPr>
      </w:pPr>
    </w:p>
    <w:p w:rsidR="006D2CDF" w:rsidRPr="00EB336B" w:rsidRDefault="006D2CDF"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FootnoteText"/>
        <w:rPr>
          <w:lang w:val="hy-AM"/>
        </w:rPr>
      </w:pPr>
    </w:p>
  </w:footnote>
  <w:footnote w:id="31">
    <w:p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FootnoteText"/>
        <w:rPr>
          <w:lang w:val="hy-AM"/>
        </w:rPr>
      </w:pPr>
    </w:p>
  </w:footnote>
  <w:footnote w:id="32">
    <w:p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FootnoteText"/>
        <w:rPr>
          <w:lang w:val="hy-AM"/>
        </w:rPr>
      </w:pPr>
    </w:p>
  </w:footnote>
  <w:footnote w:id="33">
    <w:p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FootnoteText"/>
        <w:rPr>
          <w:lang w:val="hy-AM"/>
        </w:rPr>
      </w:pPr>
    </w:p>
  </w:footnote>
  <w:footnote w:id="34">
    <w:p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FootnoteText"/>
        <w:rPr>
          <w:lang w:val="hy-AM"/>
        </w:rPr>
      </w:pPr>
    </w:p>
  </w:footnote>
  <w:footnote w:id="36">
    <w:p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D2CDF" w:rsidRPr="00D3436F" w:rsidRDefault="006D2CDF">
      <w:pPr>
        <w:pStyle w:val="FootnoteText"/>
        <w:rPr>
          <w:lang w:val="hy-AM"/>
        </w:rPr>
      </w:pPr>
    </w:p>
  </w:footnote>
  <w:footnote w:id="37">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8">
    <w:p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9">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0">
    <w:p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973"/>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0C97"/>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253"/>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0A52"/>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05"/>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4FF"/>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2C9"/>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5CD6"/>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299"/>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ACE"/>
    <w:rsid w:val="00BE6F5D"/>
    <w:rsid w:val="00BE7FE1"/>
    <w:rsid w:val="00BF0913"/>
    <w:rsid w:val="00BF09F8"/>
    <w:rsid w:val="00BF0BF6"/>
    <w:rsid w:val="00BF1309"/>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A7C8C"/>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960"/>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014812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474076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E53E-CE07-423D-AE42-84E860F9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107</Pages>
  <Words>24644</Words>
  <Characters>140474</Characters>
  <Application>Microsoft Office Word</Application>
  <DocSecurity>0</DocSecurity>
  <Lines>1170</Lines>
  <Paragraphs>329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164789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1221</cp:revision>
  <cp:lastPrinted>2018-02-16T07:12:00Z</cp:lastPrinted>
  <dcterms:created xsi:type="dcterms:W3CDTF">2019-10-28T07:04:00Z</dcterms:created>
  <dcterms:modified xsi:type="dcterms:W3CDTF">2023-04-06T20:41:00Z</dcterms:modified>
</cp:coreProperties>
</file>